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F01ADB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ADB" w:rsidRDefault="00F01ADB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ADB" w:rsidRPr="00F01ADB" w:rsidRDefault="006E67A8" w:rsidP="00F01AD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6E67A8">
              <w:rPr>
                <w:b/>
                <w:sz w:val="26"/>
                <w:szCs w:val="26"/>
                <w:lang w:val="en-US"/>
              </w:rPr>
              <w:t>203B_221</w:t>
            </w:r>
          </w:p>
        </w:tc>
      </w:tr>
      <w:tr w:rsidR="00F01ADB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ADB" w:rsidRDefault="00F01ADB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ADB" w:rsidRPr="006E67A8" w:rsidRDefault="006E67A8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6E67A8">
              <w:rPr>
                <w:b/>
                <w:sz w:val="24"/>
                <w:szCs w:val="24"/>
                <w:lang w:val="en-US"/>
              </w:rPr>
              <w:t>2003937</w:t>
            </w:r>
          </w:p>
        </w:tc>
      </w:tr>
    </w:tbl>
    <w:tbl>
      <w:tblPr>
        <w:tblW w:w="5685" w:type="dxa"/>
        <w:tblInd w:w="93" w:type="dxa"/>
        <w:tblLook w:val="04A0"/>
      </w:tblPr>
      <w:tblGrid>
        <w:gridCol w:w="2140"/>
        <w:gridCol w:w="3545"/>
      </w:tblGrid>
      <w:tr w:rsidR="005F22F7" w:rsidRPr="002C0290" w:rsidTr="00623D73">
        <w:trPr>
          <w:trHeight w:val="36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22F7" w:rsidRPr="002C0290" w:rsidRDefault="005F22F7" w:rsidP="00623D73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2F7" w:rsidRPr="002C0290" w:rsidRDefault="005F22F7" w:rsidP="00623D7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C0290">
              <w:rPr>
                <w:b/>
                <w:bCs/>
                <w:color w:val="000000"/>
                <w:sz w:val="26"/>
                <w:szCs w:val="26"/>
              </w:rPr>
              <w:t>“УТВЕРЖДАЮ”</w:t>
            </w:r>
          </w:p>
        </w:tc>
      </w:tr>
      <w:tr w:rsidR="005F22F7" w:rsidRPr="002C0290" w:rsidTr="00623D73">
        <w:trPr>
          <w:trHeight w:val="36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2F7" w:rsidRPr="002C0290" w:rsidRDefault="005F22F7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Первый заместитель директора-</w:t>
            </w:r>
          </w:p>
        </w:tc>
      </w:tr>
      <w:tr w:rsidR="005F22F7" w:rsidRPr="002C0290" w:rsidTr="00623D73">
        <w:trPr>
          <w:trHeight w:val="345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2F7" w:rsidRPr="002C0290" w:rsidRDefault="005F22F7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главный инженер филиала</w:t>
            </w:r>
          </w:p>
        </w:tc>
      </w:tr>
      <w:tr w:rsidR="005F22F7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2F7" w:rsidRPr="002C0290" w:rsidRDefault="005F22F7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ПАО «МРСК Центра» «</w:t>
            </w:r>
            <w:proofErr w:type="spellStart"/>
            <w:r>
              <w:rPr>
                <w:color w:val="000000"/>
                <w:sz w:val="26"/>
                <w:szCs w:val="26"/>
              </w:rPr>
              <w:t>Воронежэнерго</w:t>
            </w:r>
            <w:proofErr w:type="spellEnd"/>
            <w:r>
              <w:rPr>
                <w:color w:val="000000"/>
                <w:sz w:val="26"/>
                <w:szCs w:val="26"/>
              </w:rPr>
              <w:t>»</w:t>
            </w:r>
          </w:p>
        </w:tc>
      </w:tr>
      <w:tr w:rsidR="005F22F7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2F7" w:rsidRPr="002C0290" w:rsidRDefault="005F22F7" w:rsidP="00623D73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__________________ /</w:t>
            </w:r>
            <w:r>
              <w:rPr>
                <w:color w:val="000000"/>
                <w:sz w:val="26"/>
                <w:szCs w:val="26"/>
              </w:rPr>
              <w:t>Антонов В.А.</w:t>
            </w:r>
          </w:p>
        </w:tc>
      </w:tr>
      <w:tr w:rsidR="005F22F7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2F7" w:rsidRPr="002C0290" w:rsidRDefault="005F22F7" w:rsidP="00623D73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“____” _________________ 20____ г</w:t>
            </w:r>
          </w:p>
        </w:tc>
      </w:tr>
    </w:tbl>
    <w:p w:rsidR="001F5706" w:rsidRPr="00697DC5" w:rsidRDefault="0026453A" w:rsidP="005F22F7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FC4E44">
        <w:rPr>
          <w:b/>
          <w:sz w:val="26"/>
          <w:szCs w:val="26"/>
        </w:rPr>
        <w:t>(</w:t>
      </w:r>
      <w:r w:rsidR="00C05094" w:rsidRPr="00963CBE">
        <w:rPr>
          <w:b/>
          <w:sz w:val="26"/>
          <w:szCs w:val="26"/>
        </w:rPr>
        <w:t>Гайка М12</w:t>
      </w:r>
      <w:r w:rsidR="00FC4E44">
        <w:rPr>
          <w:b/>
          <w:sz w:val="26"/>
          <w:szCs w:val="26"/>
        </w:rPr>
        <w:t>)</w:t>
      </w:r>
      <w:r w:rsidR="005262B5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FC4E44" w:rsidRPr="00697DC5" w:rsidRDefault="00FC4E44" w:rsidP="00FC4E4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97DC5">
        <w:rPr>
          <w:b/>
          <w:bCs/>
          <w:sz w:val="26"/>
          <w:szCs w:val="26"/>
        </w:rPr>
        <w:t>Технические требования к продукции.</w:t>
      </w:r>
    </w:p>
    <w:p w:rsidR="00FC4E44" w:rsidRPr="008271F0" w:rsidRDefault="00FC4E44" w:rsidP="00FC4E44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>Технические требования</w:t>
      </w:r>
      <w:r>
        <w:rPr>
          <w:sz w:val="24"/>
          <w:szCs w:val="24"/>
        </w:rPr>
        <w:t xml:space="preserve"> и</w:t>
      </w:r>
      <w:r w:rsidRPr="00697DC5">
        <w:rPr>
          <w:sz w:val="24"/>
          <w:szCs w:val="24"/>
        </w:rPr>
        <w:t xml:space="preserve"> характеристики метизов должны соответствовать параметрам </w:t>
      </w:r>
      <w:r w:rsidRPr="008271F0">
        <w:rPr>
          <w:sz w:val="24"/>
          <w:szCs w:val="24"/>
        </w:rPr>
        <w:t>ГОСТ 5915-70 «Гайки шестигранные класса точности В. Конструкция и размеры».</w:t>
      </w:r>
    </w:p>
    <w:p w:rsidR="00FC4E44" w:rsidRPr="008271F0" w:rsidRDefault="00FC4E44" w:rsidP="00FC4E44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FC4E44" w:rsidRPr="008271F0" w:rsidRDefault="00FC4E44" w:rsidP="00FC4E4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8271F0">
        <w:rPr>
          <w:b/>
          <w:bCs/>
          <w:sz w:val="26"/>
          <w:szCs w:val="26"/>
        </w:rPr>
        <w:t xml:space="preserve">Общие требования. </w:t>
      </w:r>
    </w:p>
    <w:p w:rsidR="00FC4E44" w:rsidRPr="00697DC5" w:rsidRDefault="00FC4E44" w:rsidP="00FC4E44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 w:rsidRPr="00697DC5"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FC4E44" w:rsidRPr="00697DC5" w:rsidRDefault="00FC4E44" w:rsidP="00FC4E4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>продукция должна быть новой, ранее не использованной;</w:t>
      </w:r>
    </w:p>
    <w:p w:rsidR="00FC4E44" w:rsidRPr="00697DC5" w:rsidRDefault="00FC4E44" w:rsidP="00FC4E4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FC4E44" w:rsidRPr="00697DC5" w:rsidRDefault="00FC4E44" w:rsidP="00FC4E4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FC4E44" w:rsidRPr="00697DC5" w:rsidRDefault="00FC4E44" w:rsidP="00FC4E4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FC4E44" w:rsidRPr="00697DC5" w:rsidRDefault="00FC4E44" w:rsidP="00FC4E4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FC4E44" w:rsidRPr="00697DC5" w:rsidRDefault="00FC4E44" w:rsidP="00FC4E4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 xml:space="preserve">наличие заключения о соответствии требованиям </w:t>
      </w:r>
      <w:proofErr w:type="spellStart"/>
      <w:r w:rsidRPr="00697DC5">
        <w:rPr>
          <w:sz w:val="24"/>
          <w:szCs w:val="24"/>
        </w:rPr>
        <w:t>СанПиН</w:t>
      </w:r>
      <w:proofErr w:type="spellEnd"/>
      <w:r w:rsidRPr="00697DC5">
        <w:rPr>
          <w:sz w:val="24"/>
          <w:szCs w:val="24"/>
        </w:rPr>
        <w:t xml:space="preserve"> и другим документам, устанавливающим требования к качеству и экологической безопасности продукции. </w:t>
      </w:r>
    </w:p>
    <w:p w:rsidR="00FC4E44" w:rsidRPr="00697DC5" w:rsidRDefault="00FC4E44" w:rsidP="00FC4E44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 w:rsidRPr="00697DC5">
        <w:rPr>
          <w:sz w:val="24"/>
          <w:szCs w:val="24"/>
        </w:rPr>
        <w:tab/>
        <w:t xml:space="preserve">2.2.Участник закупочных процедур на право заключения договора на поставку метизов для нужд </w:t>
      </w:r>
      <w:r w:rsidR="005F22F7">
        <w:rPr>
          <w:sz w:val="24"/>
          <w:szCs w:val="24"/>
        </w:rPr>
        <w:t>ПАО</w:t>
      </w:r>
      <w:r w:rsidRPr="00697DC5">
        <w:rPr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FC4E44" w:rsidRPr="00697DC5" w:rsidRDefault="00FC4E44" w:rsidP="00FC4E44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 w:rsidRPr="00697DC5">
        <w:rPr>
          <w:sz w:val="24"/>
          <w:szCs w:val="24"/>
        </w:rPr>
        <w:tab/>
        <w:t>2.3.Метизы должны соответствовать требованиям «Правил устройства электроустановок» (ПУЭ) (7-е издание) и требованиям:</w:t>
      </w:r>
    </w:p>
    <w:p w:rsidR="00FC4E44" w:rsidRPr="00697DC5" w:rsidRDefault="00FC4E44" w:rsidP="00FC4E44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 w:rsidRPr="00697DC5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5D3556">
        <w:rPr>
          <w:sz w:val="24"/>
          <w:szCs w:val="24"/>
        </w:rPr>
        <w:t xml:space="preserve">ГОСТ 5915-70 «Гайки шестигранные класса точности </w:t>
      </w:r>
      <w:r w:rsidRPr="005D3556">
        <w:rPr>
          <w:sz w:val="24"/>
          <w:szCs w:val="24"/>
          <w:lang w:val="en-US"/>
        </w:rPr>
        <w:t>B</w:t>
      </w:r>
      <w:r w:rsidRPr="005D3556">
        <w:rPr>
          <w:sz w:val="24"/>
          <w:szCs w:val="24"/>
        </w:rPr>
        <w:t>. Конструкция и размеры»;</w:t>
      </w:r>
    </w:p>
    <w:p w:rsidR="00FC4E44" w:rsidRPr="00697DC5" w:rsidRDefault="00FC4E44" w:rsidP="00FC4E44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 w:rsidRPr="00697DC5"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FC4E44" w:rsidRPr="00697DC5" w:rsidRDefault="00FC4E44" w:rsidP="00FC4E44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 w:rsidRPr="00697DC5"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FC4E44" w:rsidRPr="00697DC5" w:rsidRDefault="00FC4E44" w:rsidP="00FC4E44">
      <w:pPr>
        <w:spacing w:line="276" w:lineRule="auto"/>
        <w:ind w:left="144" w:firstLine="709"/>
        <w:rPr>
          <w:sz w:val="24"/>
          <w:szCs w:val="24"/>
        </w:rPr>
      </w:pPr>
      <w:proofErr w:type="gramStart"/>
      <w:r w:rsidRPr="00697DC5"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 w:rsidRPr="00697DC5"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FC4E44" w:rsidRPr="00697DC5" w:rsidRDefault="00FC4E44" w:rsidP="00FC4E44">
      <w:pPr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FC4E44" w:rsidRPr="00697DC5" w:rsidRDefault="00FC4E44" w:rsidP="00FC4E44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 w:rsidRPr="00697DC5"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FC4E44" w:rsidRPr="00697DC5" w:rsidRDefault="00FC4E44" w:rsidP="00FC4E44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 w:rsidRPr="00697DC5"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FC4E44" w:rsidRPr="00697DC5" w:rsidRDefault="00FC4E44" w:rsidP="00FC4E44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697DC5"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 w:rsidRPr="00697DC5">
        <w:rPr>
          <w:szCs w:val="24"/>
        </w:rPr>
        <w:t>данного</w:t>
      </w:r>
      <w:proofErr w:type="gramEnd"/>
      <w:r w:rsidRPr="00697DC5">
        <w:rPr>
          <w:szCs w:val="24"/>
        </w:rPr>
        <w:t xml:space="preserve"> ТЗ.</w:t>
      </w:r>
    </w:p>
    <w:p w:rsidR="00FC4E44" w:rsidRPr="00697DC5" w:rsidRDefault="00FC4E44" w:rsidP="00FC4E44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697DC5"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FC4E44" w:rsidRPr="00697DC5" w:rsidRDefault="00FC4E44" w:rsidP="00FC4E44">
      <w:pPr>
        <w:spacing w:line="276" w:lineRule="auto"/>
        <w:rPr>
          <w:sz w:val="24"/>
          <w:szCs w:val="24"/>
        </w:rPr>
      </w:pPr>
    </w:p>
    <w:p w:rsidR="00FC4E44" w:rsidRPr="00697DC5" w:rsidRDefault="00FC4E44" w:rsidP="00FC4E4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97DC5">
        <w:rPr>
          <w:b/>
          <w:bCs/>
          <w:sz w:val="26"/>
          <w:szCs w:val="26"/>
        </w:rPr>
        <w:t>Гарантийные обязательства.</w:t>
      </w:r>
    </w:p>
    <w:p w:rsidR="00FC4E44" w:rsidRPr="00697DC5" w:rsidRDefault="00FC4E44" w:rsidP="00FC4E4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 xml:space="preserve"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</w:t>
      </w:r>
      <w:r>
        <w:rPr>
          <w:sz w:val="24"/>
          <w:szCs w:val="24"/>
        </w:rPr>
        <w:t>в</w:t>
      </w:r>
      <w:r w:rsidRPr="00697DC5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FC4E44" w:rsidRPr="00697DC5" w:rsidRDefault="00FC4E44" w:rsidP="00FC4E4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C4E44" w:rsidRPr="00697DC5" w:rsidRDefault="00FC4E44" w:rsidP="00FC4E4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697DC5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FC4E44" w:rsidRPr="00697DC5" w:rsidRDefault="00FC4E44" w:rsidP="00FC4E4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FC4E44" w:rsidRPr="00697DC5" w:rsidRDefault="00FC4E44" w:rsidP="00FC4E4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C4E44" w:rsidRPr="00697DC5" w:rsidRDefault="00FC4E44" w:rsidP="00FC4E4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97DC5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FC4E44" w:rsidRPr="00697DC5" w:rsidRDefault="00FC4E44" w:rsidP="00FC4E4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97DC5">
        <w:rPr>
          <w:szCs w:val="24"/>
        </w:rPr>
        <w:t xml:space="preserve">В комплект поставки метизов должны входить документы: </w:t>
      </w:r>
    </w:p>
    <w:p w:rsidR="00FC4E44" w:rsidRPr="00697DC5" w:rsidRDefault="00FC4E44" w:rsidP="00FC4E4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97DC5">
        <w:rPr>
          <w:szCs w:val="24"/>
        </w:rPr>
        <w:t>- паспорт по нормативной документации, утвержденной в установленном порядке;</w:t>
      </w:r>
    </w:p>
    <w:p w:rsidR="00FC4E44" w:rsidRPr="00697DC5" w:rsidRDefault="00FC4E44" w:rsidP="00FC4E4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97DC5"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FC4E44" w:rsidRPr="00697DC5" w:rsidRDefault="00FC4E44" w:rsidP="00FC4E4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 w:rsidRPr="00697DC5"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 w:rsidRPr="00697DC5"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FC4E44" w:rsidRPr="00697DC5" w:rsidRDefault="00FC4E44" w:rsidP="00FC4E44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FC4E44" w:rsidRPr="00697DC5" w:rsidRDefault="00FC4E44" w:rsidP="00FC4E44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FC4E44" w:rsidRPr="00697DC5" w:rsidRDefault="00FC4E44" w:rsidP="00FC4E4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697DC5">
        <w:rPr>
          <w:b/>
          <w:bCs/>
          <w:sz w:val="26"/>
          <w:szCs w:val="26"/>
        </w:rPr>
        <w:t>Правила приемки продукции.</w:t>
      </w:r>
    </w:p>
    <w:p w:rsidR="00FC4E44" w:rsidRPr="00697DC5" w:rsidRDefault="00FC4E44" w:rsidP="00FC4E4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97DC5">
        <w:rPr>
          <w:szCs w:val="24"/>
        </w:rPr>
        <w:t xml:space="preserve">Каждая партия метизов должна пройти входной контроль, осуществляемый представителями филиалов </w:t>
      </w:r>
      <w:r w:rsidR="005F22F7">
        <w:rPr>
          <w:szCs w:val="24"/>
        </w:rPr>
        <w:t>ПАО</w:t>
      </w:r>
      <w:r w:rsidRPr="00697DC5">
        <w:rPr>
          <w:szCs w:val="24"/>
        </w:rPr>
        <w:t xml:space="preserve"> «МРСК Центра» и ответственными представителями Поставщика при получении их на склад.</w:t>
      </w:r>
    </w:p>
    <w:p w:rsidR="00FC4E44" w:rsidRDefault="00FC4E44" w:rsidP="00FC4E44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F22F7" w:rsidRDefault="005F22F7" w:rsidP="00FC4E44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5F22F7" w:rsidRDefault="005F22F7" w:rsidP="00FC4E44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5F22F7" w:rsidRDefault="005F22F7" w:rsidP="00FC4E44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5F22F7" w:rsidRDefault="005F22F7" w:rsidP="00FC4E44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5F22F7" w:rsidRPr="00697DC5" w:rsidRDefault="005F22F7" w:rsidP="00FC4E44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FC4E44" w:rsidRPr="00697DC5" w:rsidRDefault="00FC4E44" w:rsidP="00FC4E44">
      <w:pPr>
        <w:rPr>
          <w:sz w:val="26"/>
          <w:szCs w:val="26"/>
        </w:rPr>
      </w:pPr>
    </w:p>
    <w:p w:rsidR="005F22F7" w:rsidRPr="007C78FC" w:rsidRDefault="005F22F7" w:rsidP="005F22F7">
      <w:pPr>
        <w:spacing w:after="240"/>
        <w:ind w:firstLine="0"/>
        <w:rPr>
          <w:b/>
          <w:sz w:val="26"/>
          <w:szCs w:val="26"/>
        </w:rPr>
      </w:pPr>
      <w:bookmarkStart w:id="1" w:name="_GoBack"/>
      <w:bookmarkEnd w:id="1"/>
      <w:r w:rsidRPr="007C78FC">
        <w:rPr>
          <w:b/>
          <w:sz w:val="26"/>
          <w:szCs w:val="26"/>
        </w:rPr>
        <w:t xml:space="preserve">Начальник УРС                                                                                     </w:t>
      </w:r>
      <w:r>
        <w:rPr>
          <w:b/>
          <w:sz w:val="26"/>
          <w:szCs w:val="26"/>
        </w:rPr>
        <w:t>Синельников С.Ю.</w:t>
      </w:r>
    </w:p>
    <w:p w:rsidR="008F73A3" w:rsidRPr="00697DC5" w:rsidRDefault="008F73A3" w:rsidP="005F22F7">
      <w:pPr>
        <w:rPr>
          <w:sz w:val="22"/>
          <w:szCs w:val="22"/>
        </w:rPr>
      </w:pPr>
    </w:p>
    <w:sectPr w:rsidR="008F73A3" w:rsidRPr="00697DC5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6DBF" w:rsidRDefault="00106DBF">
      <w:r>
        <w:separator/>
      </w:r>
    </w:p>
  </w:endnote>
  <w:endnote w:type="continuationSeparator" w:id="0">
    <w:p w:rsidR="00106DBF" w:rsidRDefault="00106D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6DBF" w:rsidRDefault="00106DBF">
      <w:r>
        <w:separator/>
      </w:r>
    </w:p>
  </w:footnote>
  <w:footnote w:type="continuationSeparator" w:id="0">
    <w:p w:rsidR="00106DBF" w:rsidRDefault="00106D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9F6A5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6DBF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3CCB"/>
    <w:rsid w:val="001D5D1C"/>
    <w:rsid w:val="001D6900"/>
    <w:rsid w:val="001E319B"/>
    <w:rsid w:val="001E634A"/>
    <w:rsid w:val="001E6D26"/>
    <w:rsid w:val="001F090B"/>
    <w:rsid w:val="001F0BF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B5A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07EC1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E77CE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2B5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2F7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36761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7A8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329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3CBE"/>
    <w:rsid w:val="009643DA"/>
    <w:rsid w:val="00964ACD"/>
    <w:rsid w:val="00966138"/>
    <w:rsid w:val="00967633"/>
    <w:rsid w:val="00967E65"/>
    <w:rsid w:val="00971559"/>
    <w:rsid w:val="00971945"/>
    <w:rsid w:val="0097233F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A5E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5BA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094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6D9A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36BB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1ADB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4E44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DE200-FD53-4B03-BB2C-2EE9AB80E07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100139CF-9CDD-4683-B151-07142ECBF3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FA720F-E247-43D1-8E4C-BCA0C26C03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B73F415-DE14-449B-BC73-5221B32BE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869</Words>
  <Characters>4957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Aleksandrova.DA</cp:lastModifiedBy>
  <cp:revision>3</cp:revision>
  <cp:lastPrinted>2010-09-30T13:29:00Z</cp:lastPrinted>
  <dcterms:created xsi:type="dcterms:W3CDTF">2016-09-28T10:40:00Z</dcterms:created>
  <dcterms:modified xsi:type="dcterms:W3CDTF">2016-09-28T11:43:00Z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